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AA2626" w14:paraId="0C775600" w14:textId="77777777" w:rsidTr="00050DA7">
        <w:tc>
          <w:tcPr>
            <w:tcW w:w="4428" w:type="dxa"/>
          </w:tcPr>
          <w:p w14:paraId="3AE2C39F" w14:textId="0C69CEAA" w:rsidR="000348ED" w:rsidRPr="00B90AB3" w:rsidRDefault="005D05AC" w:rsidP="002B0236">
            <w:r w:rsidRPr="00B90AB3">
              <w:t>From:</w:t>
            </w:r>
            <w:r w:rsidRPr="00B90AB3">
              <w:tab/>
            </w:r>
            <w:r w:rsidR="001F1EB4">
              <w:t>ARM Committee</w:t>
            </w:r>
          </w:p>
        </w:tc>
        <w:tc>
          <w:tcPr>
            <w:tcW w:w="5461" w:type="dxa"/>
          </w:tcPr>
          <w:p w14:paraId="29A387C7" w14:textId="2B114DCF" w:rsidR="001F1EB4" w:rsidRPr="004D2EF7" w:rsidRDefault="004D2EF7" w:rsidP="001F1EB4">
            <w:pPr>
              <w:jc w:val="right"/>
            </w:pPr>
            <w:r w:rsidRPr="004D2EF7">
              <w:t>ARM</w:t>
            </w:r>
            <w:r w:rsidR="00E10F81">
              <w:t>21</w:t>
            </w:r>
            <w:r w:rsidR="001F1EB4">
              <w:t>-</w:t>
            </w:r>
            <w:r w:rsidR="00223D76">
              <w:t>11.2.</w:t>
            </w:r>
            <w:r w:rsidR="00D23875">
              <w:t>2</w:t>
            </w:r>
          </w:p>
          <w:p w14:paraId="287786B3" w14:textId="6BDA0903" w:rsidR="000348ED" w:rsidRPr="004D2EF7" w:rsidRDefault="003F0470" w:rsidP="008F4DC3">
            <w:pPr>
              <w:jc w:val="right"/>
            </w:pPr>
            <w:r>
              <w:t>DTEC</w:t>
            </w:r>
            <w:r w:rsidR="009C2FFE">
              <w:t>5</w:t>
            </w:r>
            <w:r w:rsidR="001F1EB4">
              <w:t>-</w:t>
            </w:r>
            <w:r w:rsidR="009C2FFE">
              <w:t>15.3.4</w:t>
            </w:r>
          </w:p>
        </w:tc>
      </w:tr>
      <w:tr w:rsidR="000348ED" w:rsidRPr="00AA2626" w14:paraId="4A1914C2" w14:textId="77777777" w:rsidTr="00050DA7">
        <w:tc>
          <w:tcPr>
            <w:tcW w:w="4428" w:type="dxa"/>
          </w:tcPr>
          <w:p w14:paraId="592AF0BA" w14:textId="42A5CFC4" w:rsidR="000348ED" w:rsidRPr="00B90AB3" w:rsidRDefault="005D05AC" w:rsidP="002B0236">
            <w:r w:rsidRPr="00B90AB3">
              <w:t>To:</w:t>
            </w:r>
            <w:r w:rsidRPr="00B90AB3">
              <w:tab/>
            </w:r>
            <w:r w:rsidR="00E10F81">
              <w:t>DTEC Committee</w:t>
            </w:r>
          </w:p>
        </w:tc>
        <w:tc>
          <w:tcPr>
            <w:tcW w:w="5461" w:type="dxa"/>
          </w:tcPr>
          <w:p w14:paraId="5F61E849" w14:textId="082C6FB9" w:rsidR="000348ED" w:rsidRPr="004D2EF7" w:rsidRDefault="00E10F81" w:rsidP="008F4DC3">
            <w:pPr>
              <w:jc w:val="right"/>
            </w:pPr>
            <w:r>
              <w:t>23</w:t>
            </w:r>
            <w:r w:rsidR="001F1EB4">
              <w:t xml:space="preserve"> Oct 2</w:t>
            </w:r>
            <w:r>
              <w:t>5</w:t>
            </w:r>
          </w:p>
        </w:tc>
      </w:tr>
    </w:tbl>
    <w:p w14:paraId="276D3DE7" w14:textId="599AA835" w:rsidR="000D70AE" w:rsidRDefault="00AA2626" w:rsidP="004D2EF7">
      <w:pPr>
        <w:pStyle w:val="Tittel"/>
      </w:pPr>
      <w:r>
        <w:t>LIAISON NOTE</w:t>
      </w:r>
    </w:p>
    <w:p w14:paraId="17C450C2" w14:textId="0C20B6C1" w:rsidR="002A78C0" w:rsidRPr="00223D76" w:rsidRDefault="00D23875" w:rsidP="00223D76">
      <w:pPr>
        <w:pStyle w:val="Tittel"/>
        <w:rPr>
          <w:rFonts w:eastAsia="Batang"/>
        </w:rPr>
      </w:pPr>
      <w:r w:rsidRPr="00D23875">
        <w:rPr>
          <w:rFonts w:eastAsia="Batang"/>
        </w:rPr>
        <w:t>DISCUSSION PAPER ON IALA VISION TOWARDS DIGITALIZATION</w:t>
      </w:r>
      <w:r w:rsidR="00223D76" w:rsidRPr="00223D76">
        <w:rPr>
          <w:rFonts w:eastAsia="Batang"/>
        </w:rPr>
        <w:t xml:space="preserve"> </w:t>
      </w:r>
    </w:p>
    <w:p w14:paraId="3A607DE3" w14:textId="77777777" w:rsidR="0064435F" w:rsidRPr="00AA2626" w:rsidRDefault="008E7A45" w:rsidP="002B0236">
      <w:pPr>
        <w:pStyle w:val="Overskrift1"/>
      </w:pPr>
      <w:r w:rsidRPr="00AA2626">
        <w:t>INTRODUCTION</w:t>
      </w:r>
    </w:p>
    <w:p w14:paraId="191D667B" w14:textId="69E53C60" w:rsidR="002A78C0" w:rsidRDefault="002A78C0" w:rsidP="002A78C0">
      <w:pPr>
        <w:pStyle w:val="Brdtekst"/>
      </w:pPr>
      <w:r>
        <w:t>The ARM Committee has received and reviewed an input paper (</w:t>
      </w:r>
      <w:r w:rsidR="00E10F81" w:rsidRPr="00E10F81">
        <w:t>DTEC5-15.</w:t>
      </w:r>
      <w:r w:rsidR="00223D76">
        <w:t>3</w:t>
      </w:r>
      <w:r w:rsidR="0096690B">
        <w:t>.</w:t>
      </w:r>
      <w:r w:rsidR="00223D76">
        <w:t>4</w:t>
      </w:r>
      <w:r>
        <w:t xml:space="preserve">) from the </w:t>
      </w:r>
      <w:r w:rsidR="00E10F81">
        <w:t>DTEC</w:t>
      </w:r>
      <w:r>
        <w:t xml:space="preserve"> Committee </w:t>
      </w:r>
    </w:p>
    <w:p w14:paraId="3EBE8A41" w14:textId="64B5BE6A" w:rsidR="002A78C0" w:rsidRDefault="002A78C0" w:rsidP="002A78C0">
      <w:pPr>
        <w:pStyle w:val="Brdtekst"/>
      </w:pPr>
      <w:r>
        <w:t xml:space="preserve">The input was noted and discussed as part of the </w:t>
      </w:r>
      <w:r w:rsidR="00E10F81">
        <w:t>Working</w:t>
      </w:r>
      <w:r>
        <w:t xml:space="preserve"> Group discussions</w:t>
      </w:r>
      <w:r w:rsidR="003F0470">
        <w:t>.</w:t>
      </w:r>
    </w:p>
    <w:p w14:paraId="00904E16" w14:textId="73FBF36D" w:rsidR="00812492" w:rsidRDefault="00812492" w:rsidP="00812492">
      <w:pPr>
        <w:pStyle w:val="Overskrift1"/>
        <w:tabs>
          <w:tab w:val="clear" w:pos="432"/>
        </w:tabs>
        <w:ind w:left="567" w:hanging="567"/>
      </w:pPr>
      <w:r w:rsidRPr="00EA7570">
        <w:t>DISCUSSION</w:t>
      </w:r>
    </w:p>
    <w:p w14:paraId="7AF1F616" w14:textId="2698B18D" w:rsidR="003F6990" w:rsidRDefault="003F6990" w:rsidP="002A78C0">
      <w:pPr>
        <w:pStyle w:val="Default"/>
        <w:rPr>
          <w:sz w:val="22"/>
          <w:szCs w:val="22"/>
          <w:lang w:val="en-US"/>
        </w:rPr>
      </w:pPr>
      <w:r>
        <w:rPr>
          <w:sz w:val="22"/>
          <w:szCs w:val="22"/>
          <w:lang w:val="en-US"/>
        </w:rPr>
        <w:t>Regarding section 2</w:t>
      </w:r>
      <w:r w:rsidR="009C2FFE">
        <w:rPr>
          <w:sz w:val="22"/>
          <w:szCs w:val="22"/>
          <w:lang w:val="en-US"/>
        </w:rPr>
        <w:t>,</w:t>
      </w:r>
      <w:r>
        <w:rPr>
          <w:sz w:val="22"/>
          <w:szCs w:val="22"/>
          <w:lang w:val="en-US"/>
        </w:rPr>
        <w:t xml:space="preserve"> IALA digitalization vision and strategies: the ARM committee concurred with the proposed vision statement and digitalization strategies.</w:t>
      </w:r>
    </w:p>
    <w:p w14:paraId="0277F38B" w14:textId="5F56409A" w:rsidR="003F6990" w:rsidRDefault="003F6990" w:rsidP="002A78C0">
      <w:pPr>
        <w:pStyle w:val="Default"/>
        <w:rPr>
          <w:sz w:val="22"/>
          <w:szCs w:val="22"/>
          <w:lang w:val="en-GB"/>
        </w:rPr>
      </w:pPr>
      <w:r>
        <w:rPr>
          <w:sz w:val="22"/>
          <w:szCs w:val="22"/>
          <w:lang w:val="en-US"/>
        </w:rPr>
        <w:t xml:space="preserve">Regarding section 3.2: The committee did not concur with the part where </w:t>
      </w:r>
      <w:r w:rsidR="009C2FFE">
        <w:rPr>
          <w:sz w:val="22"/>
          <w:szCs w:val="22"/>
          <w:lang w:val="en-US"/>
        </w:rPr>
        <w:t>i</w:t>
      </w:r>
      <w:r>
        <w:rPr>
          <w:sz w:val="22"/>
          <w:szCs w:val="22"/>
          <w:lang w:val="en-US"/>
        </w:rPr>
        <w:t>t states</w:t>
      </w:r>
      <w:r w:rsidR="009C2FFE">
        <w:rPr>
          <w:sz w:val="22"/>
          <w:szCs w:val="22"/>
          <w:lang w:val="en-US"/>
        </w:rPr>
        <w:t>,</w:t>
      </w:r>
      <w:r>
        <w:rPr>
          <w:sz w:val="22"/>
          <w:szCs w:val="22"/>
          <w:lang w:val="en-US"/>
        </w:rPr>
        <w:t xml:space="preserve"> “</w:t>
      </w:r>
      <w:r w:rsidRPr="003F6990">
        <w:rPr>
          <w:sz w:val="22"/>
          <w:szCs w:val="22"/>
          <w:lang w:val="en-GB"/>
        </w:rPr>
        <w:t>there is potential to develop comprehensive publications that provide similar guidance on other emerging digital technologies such as artificial intelligence, digital sensors, Internet of Things, satellite communications, digital twins, and maritime robotics technologies.</w:t>
      </w:r>
      <w:r>
        <w:rPr>
          <w:sz w:val="22"/>
          <w:szCs w:val="22"/>
          <w:lang w:val="en-GB"/>
        </w:rPr>
        <w:t>”</w:t>
      </w:r>
    </w:p>
    <w:p w14:paraId="4E55B95A" w14:textId="77777777" w:rsidR="002B0614" w:rsidRDefault="002B0614" w:rsidP="002A78C0">
      <w:pPr>
        <w:pStyle w:val="Default"/>
        <w:rPr>
          <w:sz w:val="22"/>
          <w:szCs w:val="22"/>
          <w:lang w:val="en-GB"/>
        </w:rPr>
      </w:pPr>
    </w:p>
    <w:p w14:paraId="2735C046" w14:textId="471C5043" w:rsidR="002A78C0" w:rsidRPr="003F0470" w:rsidRDefault="003F6990" w:rsidP="002A78C0">
      <w:pPr>
        <w:pStyle w:val="Default"/>
        <w:rPr>
          <w:sz w:val="22"/>
          <w:szCs w:val="22"/>
          <w:lang w:val="en-US"/>
        </w:rPr>
      </w:pPr>
      <w:r>
        <w:rPr>
          <w:sz w:val="22"/>
          <w:szCs w:val="22"/>
          <w:lang w:val="en-US"/>
        </w:rPr>
        <w:t xml:space="preserve">The ARM committee observes that these identified topics </w:t>
      </w:r>
      <w:ins w:id="0" w:author="Tomren, Guttorm" w:date="2025-10-29T10:04:00Z" w16du:dateUtc="2025-10-29T09:04:00Z">
        <w:r w:rsidR="004106A3">
          <w:rPr>
            <w:sz w:val="22"/>
            <w:szCs w:val="22"/>
            <w:lang w:val="en-US"/>
          </w:rPr>
          <w:t xml:space="preserve">may </w:t>
        </w:r>
      </w:ins>
      <w:r>
        <w:rPr>
          <w:sz w:val="22"/>
          <w:szCs w:val="22"/>
          <w:lang w:val="en-US"/>
        </w:rPr>
        <w:t xml:space="preserve">fall outside the scope of IALA’s domain. It is understood that relevant guidance on these subjects can be found </w:t>
      </w:r>
      <w:r w:rsidR="009C2FFE">
        <w:rPr>
          <w:sz w:val="22"/>
          <w:szCs w:val="22"/>
          <w:lang w:val="en-US"/>
        </w:rPr>
        <w:t>through</w:t>
      </w:r>
      <w:r>
        <w:rPr>
          <w:sz w:val="22"/>
          <w:szCs w:val="22"/>
          <w:lang w:val="en-US"/>
        </w:rPr>
        <w:t xml:space="preserve"> other sources</w:t>
      </w:r>
      <w:ins w:id="1" w:author="Tomren, Guttorm" w:date="2025-10-29T10:04:00Z" w16du:dateUtc="2025-10-29T09:04:00Z">
        <w:r w:rsidR="004106A3">
          <w:rPr>
            <w:sz w:val="22"/>
            <w:szCs w:val="22"/>
            <w:lang w:val="en-US"/>
          </w:rPr>
          <w:t xml:space="preserve">, but </w:t>
        </w:r>
      </w:ins>
      <w:ins w:id="2" w:author="Tomren, Guttorm" w:date="2025-10-29T10:05:00Z" w16du:dateUtc="2025-10-29T09:05:00Z">
        <w:r w:rsidR="004106A3">
          <w:rPr>
            <w:sz w:val="22"/>
            <w:szCs w:val="22"/>
            <w:lang w:val="en-US"/>
          </w:rPr>
          <w:t xml:space="preserve">IALA might provide guidance on application of these technologies </w:t>
        </w:r>
        <w:r w:rsidR="0009084A">
          <w:rPr>
            <w:sz w:val="22"/>
            <w:szCs w:val="22"/>
            <w:lang w:val="en-US"/>
          </w:rPr>
          <w:t xml:space="preserve">when used within IALA domain on Marine </w:t>
        </w:r>
        <w:proofErr w:type="spellStart"/>
        <w:r w:rsidR="0009084A">
          <w:rPr>
            <w:sz w:val="22"/>
            <w:szCs w:val="22"/>
            <w:lang w:val="en-US"/>
          </w:rPr>
          <w:t>AtoN</w:t>
        </w:r>
      </w:ins>
      <w:proofErr w:type="spellEnd"/>
      <w:r>
        <w:rPr>
          <w:sz w:val="22"/>
          <w:szCs w:val="22"/>
          <w:lang w:val="en-US"/>
        </w:rPr>
        <w:t>.</w:t>
      </w:r>
      <w:r w:rsidR="00223D76">
        <w:rPr>
          <w:sz w:val="22"/>
          <w:szCs w:val="22"/>
          <w:lang w:val="en-US"/>
        </w:rPr>
        <w:t xml:space="preserve"> </w:t>
      </w:r>
      <w:ins w:id="3" w:author="Tomren, Guttorm" w:date="2025-10-29T10:06:00Z" w16du:dateUtc="2025-10-29T09:06:00Z">
        <w:r w:rsidR="00294ABF">
          <w:rPr>
            <w:sz w:val="22"/>
            <w:szCs w:val="22"/>
            <w:lang w:val="en-US"/>
          </w:rPr>
          <w:t xml:space="preserve">Duplication of </w:t>
        </w:r>
        <w:r w:rsidR="00C94A3F">
          <w:rPr>
            <w:sz w:val="22"/>
            <w:szCs w:val="22"/>
            <w:lang w:val="en-US"/>
          </w:rPr>
          <w:t>documents</w:t>
        </w:r>
      </w:ins>
      <w:ins w:id="4" w:author="Tomren, Guttorm" w:date="2025-10-29T10:07:00Z" w16du:dateUtc="2025-10-29T09:07:00Z">
        <w:r w:rsidR="00AE6FA2">
          <w:rPr>
            <w:sz w:val="22"/>
            <w:szCs w:val="22"/>
            <w:lang w:val="en-US"/>
          </w:rPr>
          <w:t>/info</w:t>
        </w:r>
      </w:ins>
      <w:ins w:id="5" w:author="Tomren, Guttorm" w:date="2025-10-29T10:06:00Z" w16du:dateUtc="2025-10-29T09:06:00Z">
        <w:r w:rsidR="00C94A3F">
          <w:rPr>
            <w:sz w:val="22"/>
            <w:szCs w:val="22"/>
            <w:lang w:val="en-US"/>
          </w:rPr>
          <w:t xml:space="preserve"> on these subjects withi</w:t>
        </w:r>
      </w:ins>
      <w:ins w:id="6" w:author="Tomren, Guttorm" w:date="2025-10-29T10:07:00Z" w16du:dateUtc="2025-10-29T09:07:00Z">
        <w:r w:rsidR="00C94A3F">
          <w:rPr>
            <w:sz w:val="22"/>
            <w:szCs w:val="22"/>
            <w:lang w:val="en-US"/>
          </w:rPr>
          <w:t>n IALA should be avoided</w:t>
        </w:r>
        <w:r w:rsidR="00AE6FA2">
          <w:rPr>
            <w:sz w:val="22"/>
            <w:szCs w:val="22"/>
            <w:lang w:val="en-US"/>
          </w:rPr>
          <w:t xml:space="preserve">. </w:t>
        </w:r>
      </w:ins>
    </w:p>
    <w:p w14:paraId="1E6726A4" w14:textId="77777777" w:rsidR="009F5C36" w:rsidRPr="00AA2626" w:rsidRDefault="008E7A45" w:rsidP="002B0236">
      <w:pPr>
        <w:pStyle w:val="Overskrift1"/>
      </w:pPr>
      <w:r w:rsidRPr="00AA2626">
        <w:t>ACTION REQUESTED</w:t>
      </w:r>
    </w:p>
    <w:p w14:paraId="0BB3B59F" w14:textId="4626E1A3" w:rsidR="000D70AE" w:rsidRPr="002818EF" w:rsidRDefault="00902AA4" w:rsidP="002818EF">
      <w:pPr>
        <w:pStyle w:val="List1"/>
        <w:numPr>
          <w:ilvl w:val="0"/>
          <w:numId w:val="0"/>
        </w:numPr>
        <w:rPr>
          <w:lang w:val="en-GB"/>
        </w:rPr>
      </w:pPr>
      <w:r w:rsidRPr="003D74A9">
        <w:rPr>
          <w:lang w:val="en-GB"/>
        </w:rPr>
        <w:t xml:space="preserve">The </w:t>
      </w:r>
      <w:r w:rsidR="00E10F81">
        <w:rPr>
          <w:lang w:val="en-GB"/>
        </w:rPr>
        <w:t>DTEC</w:t>
      </w:r>
      <w:r w:rsidR="00805C9B" w:rsidRPr="003D74A9">
        <w:rPr>
          <w:lang w:val="en-GB"/>
        </w:rPr>
        <w:t xml:space="preserve"> </w:t>
      </w:r>
      <w:r w:rsidR="003D74A9" w:rsidRPr="003D74A9">
        <w:rPr>
          <w:lang w:val="en-GB"/>
        </w:rPr>
        <w:t>C</w:t>
      </w:r>
      <w:r w:rsidR="00F90C27" w:rsidRPr="003D74A9">
        <w:rPr>
          <w:lang w:val="en-GB"/>
        </w:rPr>
        <w:t>ommittee</w:t>
      </w:r>
      <w:r w:rsidRPr="003D74A9">
        <w:rPr>
          <w:lang w:val="en-GB"/>
        </w:rPr>
        <w:t xml:space="preserve"> is requested to</w:t>
      </w:r>
      <w:r w:rsidR="00630F7F" w:rsidRPr="003D74A9">
        <w:rPr>
          <w:lang w:val="en-GB"/>
        </w:rPr>
        <w:t>:</w:t>
      </w:r>
      <w:r w:rsidR="002818EF" w:rsidRPr="003D74A9" w:rsidDel="002818EF">
        <w:rPr>
          <w:lang w:val="en-GB"/>
        </w:rPr>
        <w:t xml:space="preserve"> </w:t>
      </w:r>
    </w:p>
    <w:p w14:paraId="084B4BB0" w14:textId="25AEF899" w:rsidR="000D70AE" w:rsidRDefault="002A78C0" w:rsidP="002818EF">
      <w:pPr>
        <w:pStyle w:val="List1"/>
        <w:numPr>
          <w:ilvl w:val="0"/>
          <w:numId w:val="23"/>
        </w:numPr>
        <w:rPr>
          <w:szCs w:val="22"/>
          <w:lang w:val="en-GB"/>
        </w:rPr>
      </w:pPr>
      <w:r>
        <w:rPr>
          <w:szCs w:val="22"/>
          <w:lang w:val="en-GB"/>
        </w:rPr>
        <w:t>Note this Liaison Note</w:t>
      </w:r>
      <w:r w:rsidR="00E65B12">
        <w:rPr>
          <w:szCs w:val="22"/>
          <w:lang w:val="en-GB"/>
        </w:rPr>
        <w:t xml:space="preserve"> and </w:t>
      </w:r>
      <w:r w:rsidR="00E10F81">
        <w:rPr>
          <w:szCs w:val="22"/>
          <w:lang w:val="en-GB"/>
        </w:rPr>
        <w:t xml:space="preserve">consider </w:t>
      </w:r>
      <w:r w:rsidR="003F0470">
        <w:rPr>
          <w:szCs w:val="22"/>
          <w:lang w:val="en-GB"/>
        </w:rPr>
        <w:t xml:space="preserve">the </w:t>
      </w:r>
      <w:r w:rsidR="002718D1">
        <w:rPr>
          <w:szCs w:val="22"/>
          <w:lang w:val="en-GB"/>
        </w:rPr>
        <w:t>suggestions</w:t>
      </w:r>
      <w:r w:rsidR="003F6990">
        <w:rPr>
          <w:szCs w:val="22"/>
          <w:lang w:val="en-GB"/>
        </w:rPr>
        <w:t xml:space="preserve"> made by the ARM committee.</w:t>
      </w:r>
    </w:p>
    <w:p w14:paraId="0D0A127B" w14:textId="7C8E9151" w:rsidR="002A78C0" w:rsidRPr="002818EF" w:rsidRDefault="002A78C0" w:rsidP="00E10F81">
      <w:pPr>
        <w:tabs>
          <w:tab w:val="clear" w:pos="851"/>
        </w:tabs>
        <w:rPr>
          <w:szCs w:val="22"/>
          <w:lang w:eastAsia="en-GB"/>
        </w:rPr>
      </w:pPr>
    </w:p>
    <w:sectPr w:rsidR="002A78C0" w:rsidRPr="002818EF" w:rsidSect="00762320">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C0E2F" w14:textId="77777777" w:rsidR="005D6786" w:rsidRDefault="005D6786" w:rsidP="002B0236">
      <w:r>
        <w:separator/>
      </w:r>
    </w:p>
  </w:endnote>
  <w:endnote w:type="continuationSeparator" w:id="0">
    <w:p w14:paraId="44B11E53" w14:textId="77777777" w:rsidR="005D6786" w:rsidRDefault="005D6786"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70A3A" w14:textId="77777777" w:rsidR="008E7A45" w:rsidRDefault="008E7A45" w:rsidP="002B0236">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26ECE" w14:textId="39137D2B" w:rsidR="00002906" w:rsidRDefault="00002906" w:rsidP="002B0236">
    <w:pPr>
      <w:pStyle w:val="Bunntekst"/>
    </w:pPr>
    <w:r>
      <w:tab/>
    </w:r>
    <w:r>
      <w:fldChar w:fldCharType="begin"/>
    </w:r>
    <w:r>
      <w:instrText xml:space="preserve"> PAGE   \* MERGEFORMAT </w:instrText>
    </w:r>
    <w:r>
      <w:fldChar w:fldCharType="separate"/>
    </w:r>
    <w:r w:rsidR="004C7DB5">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889AE" w14:textId="77777777" w:rsidR="008E7A45" w:rsidRDefault="008E7A45" w:rsidP="002B0236">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07F82" w14:textId="77777777" w:rsidR="005D6786" w:rsidRDefault="005D6786" w:rsidP="002B0236">
      <w:r>
        <w:separator/>
      </w:r>
    </w:p>
  </w:footnote>
  <w:footnote w:type="continuationSeparator" w:id="0">
    <w:p w14:paraId="3EC5AA35" w14:textId="77777777" w:rsidR="005D6786" w:rsidRDefault="005D6786"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6F224" w14:textId="0A49C853" w:rsidR="008E7A45" w:rsidRDefault="008E7A45" w:rsidP="002B0236">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B3F63" w14:textId="4B96D0A6" w:rsidR="008E7A45" w:rsidRDefault="00EE037C" w:rsidP="002B0236">
    <w:pPr>
      <w:pStyle w:val="Topptekst"/>
    </w:pPr>
    <w:r>
      <w:rPr>
        <w:noProof/>
      </w:rPr>
      <w:drawing>
        <wp:inline distT="0" distB="0" distL="0" distR="0" wp14:anchorId="3BA17C60" wp14:editId="6907E282">
          <wp:extent cx="850900" cy="825500"/>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55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FB53C" w14:textId="37210F03" w:rsidR="008E7A45" w:rsidRDefault="008E7A45" w:rsidP="002B0236">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Overskrift1"/>
      <w:lvlText w:val="%1"/>
      <w:lvlJc w:val="left"/>
      <w:pPr>
        <w:tabs>
          <w:tab w:val="num" w:pos="432"/>
        </w:tabs>
        <w:ind w:left="432" w:hanging="432"/>
      </w:pPr>
    </w:lvl>
    <w:lvl w:ilvl="1">
      <w:start w:val="1"/>
      <w:numFmt w:val="decimal"/>
      <w:pStyle w:val="Overskrift2"/>
      <w:lvlText w:val="%1.%2"/>
      <w:lvlJc w:val="left"/>
      <w:pPr>
        <w:tabs>
          <w:tab w:val="num" w:pos="576"/>
        </w:tabs>
        <w:ind w:left="576" w:hanging="576"/>
      </w:pPr>
    </w:lvl>
    <w:lvl w:ilvl="2">
      <w:start w:val="1"/>
      <w:numFmt w:val="decimal"/>
      <w:pStyle w:val="Overskrift3"/>
      <w:lvlText w:val="%1.%2.%3"/>
      <w:lvlJc w:val="left"/>
      <w:pPr>
        <w:tabs>
          <w:tab w:val="num" w:pos="720"/>
        </w:tabs>
        <w:ind w:left="720" w:hanging="720"/>
      </w:pPr>
    </w:lvl>
    <w:lvl w:ilvl="3">
      <w:start w:val="1"/>
      <w:numFmt w:val="decimal"/>
      <w:pStyle w:val="Oversk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Overskrift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1CB12EE"/>
    <w:multiLevelType w:val="hybridMultilevel"/>
    <w:tmpl w:val="C5DACB9A"/>
    <w:lvl w:ilvl="0" w:tplc="3CE8EE48">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227D3C9F"/>
    <w:multiLevelType w:val="hybridMultilevel"/>
    <w:tmpl w:val="71EA8F18"/>
    <w:lvl w:ilvl="0" w:tplc="0DE2DF5C">
      <w:numFmt w:val="bullet"/>
      <w:lvlText w:val="-"/>
      <w:lvlJc w:val="left"/>
      <w:pPr>
        <w:ind w:left="720" w:hanging="360"/>
      </w:pPr>
      <w:rPr>
        <w:rFonts w:ascii="Calibri" w:eastAsia="Times New Roman"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5402E90"/>
    <w:multiLevelType w:val="hybridMultilevel"/>
    <w:tmpl w:val="EB52455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25E62DCB"/>
    <w:multiLevelType w:val="hybridMultilevel"/>
    <w:tmpl w:val="1654DFE2"/>
    <w:lvl w:ilvl="0" w:tplc="80B0401E">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8014CA6"/>
    <w:multiLevelType w:val="hybridMultilevel"/>
    <w:tmpl w:val="66BA460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3C1C4C"/>
    <w:multiLevelType w:val="hybridMultilevel"/>
    <w:tmpl w:val="B3B481EC"/>
    <w:lvl w:ilvl="0" w:tplc="5ACE0D54">
      <w:start w:val="4"/>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7B222B5"/>
    <w:multiLevelType w:val="hybridMultilevel"/>
    <w:tmpl w:val="D41495F6"/>
    <w:lvl w:ilvl="0" w:tplc="8A4E64F8">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Overskrift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Overskrift7"/>
      <w:lvlText w:val="%1.%2.%3.%4.%5.%6.%7"/>
      <w:lvlJc w:val="left"/>
      <w:pPr>
        <w:tabs>
          <w:tab w:val="num" w:pos="1296"/>
        </w:tabs>
        <w:ind w:left="1296" w:hanging="1296"/>
      </w:pPr>
      <w:rPr>
        <w:rFonts w:hint="default"/>
      </w:rPr>
    </w:lvl>
    <w:lvl w:ilvl="7">
      <w:start w:val="1"/>
      <w:numFmt w:val="decimal"/>
      <w:pStyle w:val="Overskrift8"/>
      <w:lvlText w:val="%1.%2.%3.%4.%5.%6.%7.%8"/>
      <w:lvlJc w:val="left"/>
      <w:pPr>
        <w:tabs>
          <w:tab w:val="num" w:pos="1440"/>
        </w:tabs>
        <w:ind w:left="1440" w:hanging="1440"/>
      </w:pPr>
      <w:rPr>
        <w:rFonts w:hint="default"/>
      </w:rPr>
    </w:lvl>
    <w:lvl w:ilvl="8">
      <w:start w:val="1"/>
      <w:numFmt w:val="decimal"/>
      <w:pStyle w:val="Overskrift9"/>
      <w:lvlText w:val="%1.%2.%3.%4.%5.%6.%7.%8.%9"/>
      <w:lvlJc w:val="left"/>
      <w:pPr>
        <w:tabs>
          <w:tab w:val="num" w:pos="1584"/>
        </w:tabs>
        <w:ind w:left="1584" w:hanging="1584"/>
      </w:pPr>
      <w:rPr>
        <w:rFonts w:hint="default"/>
      </w:rPr>
    </w:lvl>
  </w:abstractNum>
  <w:abstractNum w:abstractNumId="17"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0" w15:restartNumberingAfterBreak="0">
    <w:nsid w:val="6EFF7A03"/>
    <w:multiLevelType w:val="hybridMultilevel"/>
    <w:tmpl w:val="4C28237E"/>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1"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71204787">
    <w:abstractNumId w:val="16"/>
  </w:num>
  <w:num w:numId="2" w16cid:durableId="303240068">
    <w:abstractNumId w:val="22"/>
  </w:num>
  <w:num w:numId="3" w16cid:durableId="1081877268">
    <w:abstractNumId w:val="16"/>
  </w:num>
  <w:num w:numId="4" w16cid:durableId="1678463284">
    <w:abstractNumId w:val="16"/>
  </w:num>
  <w:num w:numId="5" w16cid:durableId="984317363">
    <w:abstractNumId w:val="9"/>
  </w:num>
  <w:num w:numId="6" w16cid:durableId="905535725">
    <w:abstractNumId w:val="17"/>
  </w:num>
  <w:num w:numId="7" w16cid:durableId="1509559798">
    <w:abstractNumId w:val="12"/>
  </w:num>
  <w:num w:numId="8" w16cid:durableId="2027437327">
    <w:abstractNumId w:val="0"/>
  </w:num>
  <w:num w:numId="9" w16cid:durableId="1817061546">
    <w:abstractNumId w:val="8"/>
  </w:num>
  <w:num w:numId="10" w16cid:durableId="172034715">
    <w:abstractNumId w:val="18"/>
  </w:num>
  <w:num w:numId="11" w16cid:durableId="1263951826">
    <w:abstractNumId w:val="1"/>
  </w:num>
  <w:num w:numId="12" w16cid:durableId="649872519">
    <w:abstractNumId w:val="1"/>
  </w:num>
  <w:num w:numId="13" w16cid:durableId="890338902">
    <w:abstractNumId w:val="1"/>
  </w:num>
  <w:num w:numId="14" w16cid:durableId="1797865825">
    <w:abstractNumId w:val="1"/>
  </w:num>
  <w:num w:numId="15" w16cid:durableId="1018124521">
    <w:abstractNumId w:val="1"/>
  </w:num>
  <w:num w:numId="16" w16cid:durableId="1275554394">
    <w:abstractNumId w:val="10"/>
  </w:num>
  <w:num w:numId="17" w16cid:durableId="330304855">
    <w:abstractNumId w:val="21"/>
  </w:num>
  <w:num w:numId="18" w16cid:durableId="1722172335">
    <w:abstractNumId w:val="7"/>
  </w:num>
  <w:num w:numId="19" w16cid:durableId="1180506172">
    <w:abstractNumId w:val="19"/>
  </w:num>
  <w:num w:numId="20" w16cid:durableId="779564502">
    <w:abstractNumId w:val="14"/>
  </w:num>
  <w:num w:numId="21" w16cid:durableId="1889222228">
    <w:abstractNumId w:val="10"/>
  </w:num>
  <w:num w:numId="22" w16cid:durableId="1273054052">
    <w:abstractNumId w:val="10"/>
  </w:num>
  <w:num w:numId="23" w16cid:durableId="13946939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7646811">
    <w:abstractNumId w:val="5"/>
  </w:num>
  <w:num w:numId="25" w16cid:durableId="458112388">
    <w:abstractNumId w:val="1"/>
  </w:num>
  <w:num w:numId="26" w16cid:durableId="1714185038">
    <w:abstractNumId w:val="11"/>
  </w:num>
  <w:num w:numId="27" w16cid:durableId="233710580">
    <w:abstractNumId w:val="1"/>
  </w:num>
  <w:num w:numId="28" w16cid:durableId="20207649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27308267">
    <w:abstractNumId w:val="3"/>
  </w:num>
  <w:num w:numId="30" w16cid:durableId="441725142">
    <w:abstractNumId w:val="13"/>
  </w:num>
  <w:num w:numId="31" w16cid:durableId="1188252330">
    <w:abstractNumId w:val="15"/>
  </w:num>
  <w:num w:numId="32" w16cid:durableId="2072579113">
    <w:abstractNumId w:val="6"/>
  </w:num>
  <w:num w:numId="33" w16cid:durableId="1092432132">
    <w:abstractNumId w:val="2"/>
  </w:num>
  <w:num w:numId="34" w16cid:durableId="94831911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mren, Guttorm">
    <w15:presenceInfo w15:providerId="AD" w15:userId="S::guttorm.tomren@kystverket.no::64c9036a-70e1-467c-8269-3bde027c77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16A8A"/>
    <w:rsid w:val="00031A92"/>
    <w:rsid w:val="000348ED"/>
    <w:rsid w:val="00036801"/>
    <w:rsid w:val="00050DA7"/>
    <w:rsid w:val="00086217"/>
    <w:rsid w:val="0009084A"/>
    <w:rsid w:val="000A5A01"/>
    <w:rsid w:val="000D70AE"/>
    <w:rsid w:val="00135447"/>
    <w:rsid w:val="00152273"/>
    <w:rsid w:val="001A654A"/>
    <w:rsid w:val="001C74CF"/>
    <w:rsid w:val="001F1EB4"/>
    <w:rsid w:val="00223D76"/>
    <w:rsid w:val="002718D1"/>
    <w:rsid w:val="002818EF"/>
    <w:rsid w:val="00294ABF"/>
    <w:rsid w:val="002A78C0"/>
    <w:rsid w:val="002B0236"/>
    <w:rsid w:val="002B0614"/>
    <w:rsid w:val="002B22D4"/>
    <w:rsid w:val="002F221C"/>
    <w:rsid w:val="00331677"/>
    <w:rsid w:val="003D55DD"/>
    <w:rsid w:val="003D74A9"/>
    <w:rsid w:val="003E1831"/>
    <w:rsid w:val="003E33AE"/>
    <w:rsid w:val="003E5DE7"/>
    <w:rsid w:val="003F0470"/>
    <w:rsid w:val="003F6990"/>
    <w:rsid w:val="004106A3"/>
    <w:rsid w:val="00411B69"/>
    <w:rsid w:val="00424954"/>
    <w:rsid w:val="004264B6"/>
    <w:rsid w:val="00455955"/>
    <w:rsid w:val="0048551A"/>
    <w:rsid w:val="004C1386"/>
    <w:rsid w:val="004C220D"/>
    <w:rsid w:val="004C7DB5"/>
    <w:rsid w:val="004D2EF7"/>
    <w:rsid w:val="004F4AA6"/>
    <w:rsid w:val="00565696"/>
    <w:rsid w:val="00566730"/>
    <w:rsid w:val="005D05AC"/>
    <w:rsid w:val="005D6786"/>
    <w:rsid w:val="00630F7F"/>
    <w:rsid w:val="0064435F"/>
    <w:rsid w:val="00655C76"/>
    <w:rsid w:val="006813DD"/>
    <w:rsid w:val="006832B5"/>
    <w:rsid w:val="006D470F"/>
    <w:rsid w:val="006E0D72"/>
    <w:rsid w:val="006E2F1A"/>
    <w:rsid w:val="007112A7"/>
    <w:rsid w:val="00727E88"/>
    <w:rsid w:val="00762320"/>
    <w:rsid w:val="00775878"/>
    <w:rsid w:val="0080092C"/>
    <w:rsid w:val="00805C9B"/>
    <w:rsid w:val="00812492"/>
    <w:rsid w:val="00872453"/>
    <w:rsid w:val="008D7139"/>
    <w:rsid w:val="008E7A45"/>
    <w:rsid w:val="008F13DD"/>
    <w:rsid w:val="008F4DC3"/>
    <w:rsid w:val="00902AA4"/>
    <w:rsid w:val="00906239"/>
    <w:rsid w:val="0096690B"/>
    <w:rsid w:val="009859C4"/>
    <w:rsid w:val="009C2FFE"/>
    <w:rsid w:val="009F3B6C"/>
    <w:rsid w:val="009F5C36"/>
    <w:rsid w:val="00A27F12"/>
    <w:rsid w:val="00A30579"/>
    <w:rsid w:val="00A35AA5"/>
    <w:rsid w:val="00A43AA2"/>
    <w:rsid w:val="00AA2626"/>
    <w:rsid w:val="00AA76C0"/>
    <w:rsid w:val="00AE6FA2"/>
    <w:rsid w:val="00AF5606"/>
    <w:rsid w:val="00B068B0"/>
    <w:rsid w:val="00B077EC"/>
    <w:rsid w:val="00B15B24"/>
    <w:rsid w:val="00B428DA"/>
    <w:rsid w:val="00B8247E"/>
    <w:rsid w:val="00B90AB3"/>
    <w:rsid w:val="00BA11AF"/>
    <w:rsid w:val="00BE56DF"/>
    <w:rsid w:val="00C24229"/>
    <w:rsid w:val="00C265EE"/>
    <w:rsid w:val="00C903FF"/>
    <w:rsid w:val="00C94A3F"/>
    <w:rsid w:val="00CA04AF"/>
    <w:rsid w:val="00CF6BA1"/>
    <w:rsid w:val="00D23875"/>
    <w:rsid w:val="00D43911"/>
    <w:rsid w:val="00D65A22"/>
    <w:rsid w:val="00E10F81"/>
    <w:rsid w:val="00E65B12"/>
    <w:rsid w:val="00E729A7"/>
    <w:rsid w:val="00E93C9B"/>
    <w:rsid w:val="00EA7570"/>
    <w:rsid w:val="00EE037C"/>
    <w:rsid w:val="00EE3F2F"/>
    <w:rsid w:val="00F03FDD"/>
    <w:rsid w:val="00F73F78"/>
    <w:rsid w:val="00F84F5F"/>
    <w:rsid w:val="00F90C27"/>
    <w:rsid w:val="00FA5842"/>
    <w:rsid w:val="00FA6769"/>
    <w:rsid w:val="00FC530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267C17"/>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uiPriority="1" w:qFormat="1"/>
    <w:lsdException w:name="Body Text" w:qFormat="1"/>
    <w:lsdException w:name="Sub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Overskrift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Overskrift2">
    <w:name w:val="heading 2"/>
    <w:basedOn w:val="Overskrift1"/>
    <w:next w:val="Normal"/>
    <w:qFormat/>
    <w:rsid w:val="00135447"/>
    <w:pPr>
      <w:numPr>
        <w:ilvl w:val="1"/>
      </w:numPr>
      <w:tabs>
        <w:tab w:val="clear" w:pos="576"/>
      </w:tabs>
      <w:ind w:left="851" w:hanging="851"/>
      <w:jc w:val="both"/>
      <w:outlineLvl w:val="1"/>
    </w:pPr>
  </w:style>
  <w:style w:type="paragraph" w:styleId="Overskrift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Overskrift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Overskrift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Overskrift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Overskrift7">
    <w:name w:val="heading 7"/>
    <w:basedOn w:val="Normal"/>
    <w:next w:val="Normal"/>
    <w:rsid w:val="000348ED"/>
    <w:pPr>
      <w:numPr>
        <w:ilvl w:val="6"/>
        <w:numId w:val="1"/>
      </w:numPr>
      <w:spacing w:before="240" w:after="60"/>
      <w:outlineLvl w:val="6"/>
    </w:pPr>
  </w:style>
  <w:style w:type="paragraph" w:styleId="Overskrift8">
    <w:name w:val="heading 8"/>
    <w:basedOn w:val="Normal"/>
    <w:next w:val="Normal"/>
    <w:rsid w:val="000348ED"/>
    <w:pPr>
      <w:numPr>
        <w:ilvl w:val="7"/>
        <w:numId w:val="1"/>
      </w:numPr>
      <w:spacing w:before="240" w:after="60"/>
      <w:outlineLvl w:val="7"/>
    </w:pPr>
    <w:rPr>
      <w:i/>
      <w:iCs/>
    </w:rPr>
  </w:style>
  <w:style w:type="paragraph" w:styleId="Overskrift9">
    <w:name w:val="heading 9"/>
    <w:basedOn w:val="Normal"/>
    <w:next w:val="Normal"/>
    <w:rsid w:val="000348ED"/>
    <w:pPr>
      <w:numPr>
        <w:ilvl w:val="8"/>
        <w:numId w:val="1"/>
      </w:numPr>
      <w:spacing w:before="240" w:after="60"/>
      <w:outlineLvl w:val="8"/>
    </w:pPr>
    <w:rPr>
      <w:rFonts w:cs="Arial"/>
      <w:szCs w:val="22"/>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ittel">
    <w:name w:val="Title"/>
    <w:basedOn w:val="Normal"/>
    <w:link w:val="TittelTegn"/>
    <w:uiPriority w:val="1"/>
    <w:qFormat/>
    <w:rsid w:val="00AA2626"/>
    <w:pPr>
      <w:spacing w:before="480" w:after="120"/>
      <w:jc w:val="center"/>
      <w:outlineLvl w:val="0"/>
    </w:pPr>
    <w:rPr>
      <w:rFonts w:cs="Arial"/>
      <w:b/>
      <w:bCs/>
      <w:color w:val="2E74B5"/>
      <w:kern w:val="28"/>
      <w:sz w:val="32"/>
      <w:szCs w:val="32"/>
    </w:rPr>
  </w:style>
  <w:style w:type="paragraph" w:styleId="Brdtekst">
    <w:name w:val="Body Text"/>
    <w:basedOn w:val="Normal"/>
    <w:link w:val="BrdtekstTegn"/>
    <w:qFormat/>
    <w:rsid w:val="00AA2626"/>
    <w:pPr>
      <w:spacing w:after="120"/>
      <w:jc w:val="both"/>
    </w:pPr>
    <w:rPr>
      <w:rFonts w:eastAsia="Calibri" w:cs="Calibri"/>
      <w:szCs w:val="22"/>
      <w:lang w:eastAsia="en-GB"/>
    </w:rPr>
  </w:style>
  <w:style w:type="paragraph" w:customStyle="1" w:styleId="Annex">
    <w:name w:val="Annex"/>
    <w:basedOn w:val="Overskrift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Bunntekst">
    <w:name w:val="footer"/>
    <w:basedOn w:val="Normal"/>
    <w:link w:val="BunntekstTegn"/>
    <w:rsid w:val="005D05AC"/>
    <w:pPr>
      <w:tabs>
        <w:tab w:val="center" w:pos="4820"/>
        <w:tab w:val="right" w:pos="9639"/>
      </w:tabs>
    </w:pPr>
    <w:rPr>
      <w:rFonts w:eastAsia="MS Mincho" w:cs="Arial"/>
      <w:lang w:val="fr-FR" w:eastAsia="ja-JP"/>
    </w:rPr>
  </w:style>
  <w:style w:type="character" w:customStyle="1" w:styleId="BunntekstTegn">
    <w:name w:val="Bunntekst Tegn"/>
    <w:link w:val="Bunntekst"/>
    <w:rsid w:val="005D05AC"/>
    <w:rPr>
      <w:rFonts w:ascii="Arial" w:eastAsia="MS Mincho" w:hAnsi="Arial" w:cs="Arial"/>
      <w:sz w:val="22"/>
      <w:szCs w:val="24"/>
      <w:lang w:val="fr-FR" w:eastAsia="ja-JP"/>
    </w:rPr>
  </w:style>
  <w:style w:type="paragraph" w:styleId="Topptekst">
    <w:name w:val="header"/>
    <w:basedOn w:val="Normal"/>
    <w:link w:val="TopptekstTegn"/>
    <w:rsid w:val="005D05AC"/>
    <w:pPr>
      <w:tabs>
        <w:tab w:val="center" w:pos="4820"/>
        <w:tab w:val="right" w:pos="9639"/>
      </w:tabs>
      <w:jc w:val="right"/>
    </w:pPr>
    <w:rPr>
      <w:rFonts w:eastAsia="MS Mincho"/>
      <w:sz w:val="20"/>
      <w:lang w:val="fr-FR" w:eastAsia="ja-JP"/>
    </w:rPr>
  </w:style>
  <w:style w:type="character" w:customStyle="1" w:styleId="TopptekstTegn">
    <w:name w:val="Topptekst Tegn"/>
    <w:link w:val="Topptekst"/>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Sidetall">
    <w:name w:val="page number"/>
    <w:rsid w:val="005D05AC"/>
    <w:rPr>
      <w:rFonts w:ascii="Arial" w:hAnsi="Arial"/>
      <w:sz w:val="20"/>
    </w:rPr>
  </w:style>
  <w:style w:type="paragraph" w:customStyle="1" w:styleId="StyleTableofFiguresJustifiedAfter6pt">
    <w:name w:val="Style Table of Figures + Justified After:  6 pt"/>
    <w:basedOn w:val="Figurliste"/>
    <w:rsid w:val="005D05AC"/>
    <w:pPr>
      <w:numPr>
        <w:numId w:val="19"/>
      </w:numPr>
      <w:tabs>
        <w:tab w:val="right" w:pos="9639"/>
      </w:tabs>
      <w:spacing w:after="120"/>
      <w:ind w:right="284"/>
      <w:jc w:val="both"/>
    </w:pPr>
    <w:rPr>
      <w:rFonts w:eastAsia="MS Mincho"/>
      <w:noProof/>
      <w:lang w:eastAsia="ja-JP"/>
    </w:rPr>
  </w:style>
  <w:style w:type="paragraph" w:styleId="Figurliste">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rdtekstTegn">
    <w:name w:val="Brødtekst Tegn"/>
    <w:link w:val="Brdtekst"/>
    <w:rsid w:val="00AA2626"/>
    <w:rPr>
      <w:rFonts w:ascii="Calibri" w:eastAsia="Calibri" w:hAnsi="Calibri" w:cs="Calibri"/>
      <w:sz w:val="22"/>
      <w:szCs w:val="22"/>
      <w:lang w:val="en-GB" w:eastAsia="en-GB"/>
    </w:rPr>
  </w:style>
  <w:style w:type="paragraph" w:styleId="Brdtekstinnrykk">
    <w:name w:val="Body Text Indent"/>
    <w:basedOn w:val="Normal"/>
    <w:link w:val="BrdtekstinnrykkTegn"/>
    <w:rsid w:val="00002906"/>
    <w:pPr>
      <w:spacing w:after="120"/>
      <w:ind w:left="567"/>
    </w:pPr>
    <w:rPr>
      <w:rFonts w:eastAsia="Calibri" w:cs="Calibri"/>
      <w:szCs w:val="22"/>
      <w:lang w:eastAsia="en-GB"/>
    </w:rPr>
  </w:style>
  <w:style w:type="character" w:customStyle="1" w:styleId="BrdtekstinnrykkTegn">
    <w:name w:val="Brødtekstinnrykk Tegn"/>
    <w:link w:val="Brdtekstinnrykk"/>
    <w:rsid w:val="00002906"/>
    <w:rPr>
      <w:rFonts w:ascii="Arial" w:eastAsia="Calibri" w:hAnsi="Arial" w:cs="Calibri"/>
      <w:sz w:val="22"/>
      <w:szCs w:val="22"/>
    </w:rPr>
  </w:style>
  <w:style w:type="paragraph" w:styleId="Brdtekstinnrykk2">
    <w:name w:val="Body Text Indent 2"/>
    <w:basedOn w:val="Normal"/>
    <w:link w:val="Brdtekstinnrykk2Tegn"/>
    <w:rsid w:val="00002906"/>
    <w:pPr>
      <w:spacing w:after="120"/>
      <w:ind w:left="1134"/>
      <w:jc w:val="both"/>
    </w:pPr>
    <w:rPr>
      <w:rFonts w:eastAsia="Calibri" w:cs="Calibri"/>
      <w:szCs w:val="22"/>
      <w:lang w:eastAsia="de-DE"/>
    </w:rPr>
  </w:style>
  <w:style w:type="character" w:customStyle="1" w:styleId="Brdtekstinnrykk2Tegn">
    <w:name w:val="Brødtekstinnrykk 2 Tegn"/>
    <w:link w:val="Brdtekstinnrykk2"/>
    <w:rsid w:val="00002906"/>
    <w:rPr>
      <w:rFonts w:ascii="Arial" w:eastAsia="Calibri" w:hAnsi="Arial" w:cs="Calibri"/>
      <w:sz w:val="22"/>
      <w:szCs w:val="22"/>
      <w:lang w:eastAsia="de-DE"/>
    </w:rPr>
  </w:style>
  <w:style w:type="paragraph" w:customStyle="1" w:styleId="Default">
    <w:name w:val="Default"/>
    <w:rsid w:val="000D70AE"/>
    <w:pPr>
      <w:autoSpaceDE w:val="0"/>
      <w:autoSpaceDN w:val="0"/>
      <w:adjustRightInd w:val="0"/>
    </w:pPr>
    <w:rPr>
      <w:rFonts w:ascii="Calibri" w:hAnsi="Calibri" w:cs="Calibri"/>
      <w:color w:val="000000"/>
      <w:sz w:val="24"/>
      <w:szCs w:val="24"/>
      <w:lang w:val="nb-NO"/>
    </w:rPr>
  </w:style>
  <w:style w:type="paragraph" w:styleId="Listeavsnitt">
    <w:name w:val="List Paragraph"/>
    <w:basedOn w:val="Normal"/>
    <w:uiPriority w:val="34"/>
    <w:qFormat/>
    <w:rsid w:val="000D70AE"/>
    <w:pPr>
      <w:tabs>
        <w:tab w:val="clear" w:pos="851"/>
      </w:tabs>
      <w:spacing w:line="216" w:lineRule="atLeast"/>
      <w:ind w:left="720"/>
      <w:contextualSpacing/>
    </w:pPr>
    <w:rPr>
      <w:rFonts w:eastAsia="Calibri"/>
      <w:sz w:val="18"/>
      <w:szCs w:val="22"/>
    </w:rPr>
  </w:style>
  <w:style w:type="paragraph" w:styleId="Bobletekst">
    <w:name w:val="Balloon Text"/>
    <w:basedOn w:val="Normal"/>
    <w:link w:val="BobletekstTegn"/>
    <w:rsid w:val="002818EF"/>
    <w:rPr>
      <w:rFonts w:ascii="Segoe UI" w:hAnsi="Segoe UI" w:cs="Segoe UI"/>
      <w:sz w:val="18"/>
      <w:szCs w:val="18"/>
    </w:rPr>
  </w:style>
  <w:style w:type="character" w:customStyle="1" w:styleId="BobletekstTegn">
    <w:name w:val="Bobletekst Tegn"/>
    <w:basedOn w:val="Standardskriftforavsnitt"/>
    <w:link w:val="Bobletekst"/>
    <w:rsid w:val="002818EF"/>
    <w:rPr>
      <w:rFonts w:ascii="Segoe UI" w:hAnsi="Segoe UI" w:cs="Segoe UI"/>
      <w:sz w:val="18"/>
      <w:szCs w:val="18"/>
      <w:lang w:val="en-GB" w:eastAsia="en-US"/>
    </w:rPr>
  </w:style>
  <w:style w:type="paragraph" w:styleId="Revisjon">
    <w:name w:val="Revision"/>
    <w:hidden/>
    <w:uiPriority w:val="99"/>
    <w:semiHidden/>
    <w:rsid w:val="003E33AE"/>
    <w:rPr>
      <w:rFonts w:ascii="Calibri" w:hAnsi="Calibri"/>
      <w:sz w:val="22"/>
      <w:lang w:val="en-GB" w:eastAsia="en-US"/>
    </w:rPr>
  </w:style>
  <w:style w:type="character" w:customStyle="1" w:styleId="TittelTegn">
    <w:name w:val="Tittel Tegn"/>
    <w:link w:val="Tittel"/>
    <w:uiPriority w:val="1"/>
    <w:rsid w:val="002A78C0"/>
    <w:rPr>
      <w:rFonts w:ascii="Calibri" w:hAnsi="Calibri" w:cs="Arial"/>
      <w:b/>
      <w:bCs/>
      <w:color w:val="2E74B5"/>
      <w:kern w:val="28"/>
      <w:sz w:val="32"/>
      <w:szCs w:val="32"/>
      <w:lang w:val="en-GB" w:eastAsia="en-US"/>
    </w:rPr>
  </w:style>
  <w:style w:type="paragraph" w:customStyle="1" w:styleId="References">
    <w:name w:val="References"/>
    <w:basedOn w:val="Normal"/>
    <w:qFormat/>
    <w:rsid w:val="002A78C0"/>
    <w:pPr>
      <w:numPr>
        <w:numId w:val="33"/>
      </w:numPr>
      <w:tabs>
        <w:tab w:val="clear" w:pos="851"/>
      </w:tabs>
      <w:spacing w:after="120"/>
    </w:pPr>
    <w:rPr>
      <w:rFonts w:ascii="Arial" w:eastAsia="Calibri" w:hAnsi="Arial" w:cs="Calibri"/>
      <w:lang w:eastAsia="en-GB"/>
    </w:rPr>
  </w:style>
  <w:style w:type="table" w:customStyle="1" w:styleId="Tabellrutenett1">
    <w:name w:val="Tabellrutenett1"/>
    <w:basedOn w:val="Vanligtabell"/>
    <w:next w:val="Tabellrutenett"/>
    <w:rsid w:val="002A78C0"/>
    <w:pPr>
      <w:suppressAutoHyphens/>
    </w:pPr>
    <w:rPr>
      <w:rFonts w:eastAsia="Malgun Gothic"/>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rutenett">
    <w:name w:val="Table Grid"/>
    <w:basedOn w:val="Vanligtabell"/>
    <w:rsid w:val="002A78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kobling">
    <w:name w:val="Hyperlink"/>
    <w:basedOn w:val="Standardskriftforavsnitt"/>
    <w:uiPriority w:val="99"/>
    <w:unhideWhenUsed/>
    <w:rsid w:val="003F0470"/>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5938490">
      <w:bodyDiv w:val="1"/>
      <w:marLeft w:val="0"/>
      <w:marRight w:val="0"/>
      <w:marTop w:val="0"/>
      <w:marBottom w:val="0"/>
      <w:divBdr>
        <w:top w:val="none" w:sz="0" w:space="0" w:color="auto"/>
        <w:left w:val="none" w:sz="0" w:space="0" w:color="auto"/>
        <w:bottom w:val="none" w:sz="0" w:space="0" w:color="auto"/>
        <w:right w:val="none" w:sz="0" w:space="0" w:color="auto"/>
      </w:divBdr>
    </w:div>
    <w:div w:id="761102144">
      <w:bodyDiv w:val="1"/>
      <w:marLeft w:val="0"/>
      <w:marRight w:val="0"/>
      <w:marTop w:val="0"/>
      <w:marBottom w:val="0"/>
      <w:divBdr>
        <w:top w:val="none" w:sz="0" w:space="0" w:color="auto"/>
        <w:left w:val="none" w:sz="0" w:space="0" w:color="auto"/>
        <w:bottom w:val="none" w:sz="0" w:space="0" w:color="auto"/>
        <w:right w:val="none" w:sz="0" w:space="0" w:color="auto"/>
      </w:divBdr>
    </w:div>
    <w:div w:id="1115366552">
      <w:bodyDiv w:val="1"/>
      <w:marLeft w:val="0"/>
      <w:marRight w:val="0"/>
      <w:marTop w:val="0"/>
      <w:marBottom w:val="0"/>
      <w:divBdr>
        <w:top w:val="none" w:sz="0" w:space="0" w:color="auto"/>
        <w:left w:val="none" w:sz="0" w:space="0" w:color="auto"/>
        <w:bottom w:val="none" w:sz="0" w:space="0" w:color="auto"/>
        <w:right w:val="none" w:sz="0" w:space="0" w:color="auto"/>
      </w:divBdr>
    </w:div>
    <w:div w:id="1432511892">
      <w:bodyDiv w:val="1"/>
      <w:marLeft w:val="0"/>
      <w:marRight w:val="0"/>
      <w:marTop w:val="0"/>
      <w:marBottom w:val="0"/>
      <w:divBdr>
        <w:top w:val="none" w:sz="0" w:space="0" w:color="auto"/>
        <w:left w:val="none" w:sz="0" w:space="0" w:color="auto"/>
        <w:bottom w:val="none" w:sz="0" w:space="0" w:color="auto"/>
        <w:right w:val="none" w:sz="0" w:space="0" w:color="auto"/>
      </w:divBdr>
    </w:div>
    <w:div w:id="1560894208">
      <w:bodyDiv w:val="1"/>
      <w:marLeft w:val="0"/>
      <w:marRight w:val="0"/>
      <w:marTop w:val="0"/>
      <w:marBottom w:val="0"/>
      <w:divBdr>
        <w:top w:val="none" w:sz="0" w:space="0" w:color="auto"/>
        <w:left w:val="none" w:sz="0" w:space="0" w:color="auto"/>
        <w:bottom w:val="none" w:sz="0" w:space="0" w:color="auto"/>
        <w:right w:val="none" w:sz="0" w:space="0" w:color="auto"/>
      </w:divBdr>
    </w:div>
    <w:div w:id="1788770708">
      <w:bodyDiv w:val="1"/>
      <w:marLeft w:val="0"/>
      <w:marRight w:val="0"/>
      <w:marTop w:val="0"/>
      <w:marBottom w:val="0"/>
      <w:divBdr>
        <w:top w:val="none" w:sz="0" w:space="0" w:color="auto"/>
        <w:left w:val="none" w:sz="0" w:space="0" w:color="auto"/>
        <w:bottom w:val="none" w:sz="0" w:space="0" w:color="auto"/>
        <w:right w:val="none" w:sz="0" w:space="0" w:color="auto"/>
      </w:divBdr>
    </w:div>
    <w:div w:id="1868642636">
      <w:bodyDiv w:val="1"/>
      <w:marLeft w:val="0"/>
      <w:marRight w:val="0"/>
      <w:marTop w:val="0"/>
      <w:marBottom w:val="0"/>
      <w:divBdr>
        <w:top w:val="none" w:sz="0" w:space="0" w:color="auto"/>
        <w:left w:val="none" w:sz="0" w:space="0" w:color="auto"/>
        <w:bottom w:val="none" w:sz="0" w:space="0" w:color="auto"/>
        <w:right w:val="none" w:sz="0" w:space="0" w:color="auto"/>
      </w:divBdr>
    </w:div>
    <w:div w:id="210253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56345cd5d459e4f3940584481716e7b1">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d3bed3daa67d7c6e6ce754ff02838e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1FA2D11E-322A-49B1-BDDF-4CBC2D3C4951}">
  <ds:schemaRefs>
    <ds:schemaRef ds:uri="http://schemas.microsoft.com/sharepoint/v3/contenttype/forms"/>
  </ds:schemaRefs>
</ds:datastoreItem>
</file>

<file path=customXml/itemProps2.xml><?xml version="1.0" encoding="utf-8"?>
<ds:datastoreItem xmlns:ds="http://schemas.openxmlformats.org/officeDocument/2006/customXml" ds:itemID="{7BC4F2FD-FF0C-45A7-B8E2-98AFD3099088}">
  <ds:schemaRefs>
    <ds:schemaRef ds:uri="http://schemas.openxmlformats.org/officeDocument/2006/bibliography"/>
  </ds:schemaRefs>
</ds:datastoreItem>
</file>

<file path=customXml/itemProps3.xml><?xml version="1.0" encoding="utf-8"?>
<ds:datastoreItem xmlns:ds="http://schemas.openxmlformats.org/officeDocument/2006/customXml" ds:itemID="{B7508383-58B2-4D51-813C-FECC11CA67B5}"/>
</file>

<file path=customXml/itemProps4.xml><?xml version="1.0" encoding="utf-8"?>
<ds:datastoreItem xmlns:ds="http://schemas.openxmlformats.org/officeDocument/2006/customXml" ds:itemID="{2E5B3D12-9841-41D9-A945-149BE5A16709}"/>
</file>

<file path=docMetadata/LabelInfo.xml><?xml version="1.0" encoding="utf-8"?>
<clbl:labelList xmlns:clbl="http://schemas.microsoft.com/office/2020/mipLabelMetadata">
  <clbl:label id="{37276b06-72c2-4081-996b-9af57fe26b63}" enabled="1" method="Standard" siteId="{ac843cea-7a2b-4dc6-9f37-919c3e210fed}" contentBits="0" removed="0"/>
</clbl:labelList>
</file>

<file path=docProps/app.xml><?xml version="1.0" encoding="utf-8"?>
<Properties xmlns="http://schemas.openxmlformats.org/officeDocument/2006/extended-properties" xmlns:vt="http://schemas.openxmlformats.org/officeDocument/2006/docPropsVTypes">
  <Template>Liaison Internal Committee Liaison Note_Feb13</Template>
  <TotalTime>13</TotalTime>
  <Pages>1</Pages>
  <Words>219</Words>
  <Characters>1166</Characters>
  <Application>Microsoft Office Word</Application>
  <DocSecurity>0</DocSecurity>
  <Lines>9</Lines>
  <Paragraphs>2</Paragraphs>
  <ScaleCrop>false</ScaleCrop>
  <HeadingPairs>
    <vt:vector size="8" baseType="variant">
      <vt:variant>
        <vt:lpstr>Titel</vt:lpstr>
      </vt:variant>
      <vt:variant>
        <vt:i4>1</vt:i4>
      </vt:variant>
      <vt:variant>
        <vt:lpstr>Tittel</vt:lpstr>
      </vt:variant>
      <vt:variant>
        <vt:i4>1</vt:i4>
      </vt:variant>
      <vt:variant>
        <vt:lpstr>Rubrik</vt:lpstr>
      </vt:variant>
      <vt:variant>
        <vt:i4>1</vt:i4>
      </vt:variant>
      <vt:variant>
        <vt:lpstr>Title</vt:lpstr>
      </vt:variant>
      <vt:variant>
        <vt:i4>1</vt:i4>
      </vt:variant>
    </vt:vector>
  </HeadingPairs>
  <TitlesOfParts>
    <vt:vector size="4" baseType="lpstr">
      <vt:lpstr>Liaison note from ANM to ANIS Working Group</vt:lpstr>
      <vt:lpstr>Liaison note from ANM to ANIS Working Group</vt:lpstr>
      <vt:lpstr>Liaison note from ANM to ANIS Working Group</vt:lpstr>
      <vt:lpstr>Liaison note from ANM to ANIS Working Group</vt:lpstr>
    </vt:vector>
  </TitlesOfParts>
  <Company>DFO-MPO</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Tomren, Guttorm</cp:lastModifiedBy>
  <cp:revision>10</cp:revision>
  <cp:lastPrinted>2006-10-19T11:49:00Z</cp:lastPrinted>
  <dcterms:created xsi:type="dcterms:W3CDTF">2025-10-23T07:50:00Z</dcterms:created>
  <dcterms:modified xsi:type="dcterms:W3CDTF">2025-10-29T09:07:00Z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